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07A5344" w:rsidR="003243D2" w:rsidRDefault="00443356">
    <w:pPr>
      <w:pStyle w:val="Zhlav"/>
    </w:pPr>
    <w:del w:id="1" w:author="Pavlová Eva" w:date="2023-03-23T14:52:00Z">
      <w:r w:rsidDel="001B0C17">
        <w:rPr>
          <w:rFonts w:ascii="Arial" w:hAnsi="Arial" w:cs="Arial"/>
        </w:rPr>
        <w:delText xml:space="preserve">   </w:delText>
      </w:r>
    </w:del>
    <w:r>
      <w:rPr>
        <w:rFonts w:ascii="Arial" w:hAnsi="Arial" w:cs="Arial"/>
      </w:rPr>
      <w:t xml:space="preserve">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ins w:id="2" w:author="Pavlová Eva" w:date="2023-03-23T14:52:00Z">
      <w:r w:rsidR="001B0C17">
        <w:t>7</w:t>
      </w:r>
    </w:ins>
    <w:del w:id="3" w:author="Pavlová Eva" w:date="2023-03-23T14:52:00Z">
      <w:r w:rsidR="003243D2" w:rsidDel="001B0C17">
        <w:delText xml:space="preserve"> </w:delText>
      </w:r>
    </w:del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445376">
    <w:abstractNumId w:val="3"/>
  </w:num>
  <w:num w:numId="2" w16cid:durableId="565604136">
    <w:abstractNumId w:val="2"/>
  </w:num>
  <w:num w:numId="3" w16cid:durableId="1321613624">
    <w:abstractNumId w:val="1"/>
  </w:num>
  <w:num w:numId="4" w16cid:durableId="1279796183">
    <w:abstractNumId w:val="4"/>
  </w:num>
  <w:num w:numId="5" w16cid:durableId="1702630456">
    <w:abstractNumId w:val="5"/>
  </w:num>
  <w:num w:numId="6" w16cid:durableId="10901283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4060537">
    <w:abstractNumId w:val="0"/>
  </w:num>
  <w:num w:numId="8" w16cid:durableId="430322408">
    <w:abstractNumId w:val="8"/>
  </w:num>
  <w:num w:numId="9" w16cid:durableId="1476795171">
    <w:abstractNumId w:val="7"/>
  </w:num>
  <w:num w:numId="10" w16cid:durableId="1356030722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vlová Eva">
    <w15:presenceInfo w15:providerId="AD" w15:userId="S::e.pavlova@spucr.cz::58539ce3-84e7-43f0-a34d-5a5ac27ca6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0C17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1B0C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Pavlová Eva</cp:lastModifiedBy>
  <cp:revision>6</cp:revision>
  <dcterms:created xsi:type="dcterms:W3CDTF">2022-02-20T09:17:00Z</dcterms:created>
  <dcterms:modified xsi:type="dcterms:W3CDTF">2023-03-23T13:52:00Z</dcterms:modified>
</cp:coreProperties>
</file>